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Fonts w:eastAsia="Calibri"/>
          <w:b/>
          <w:sz w:val="32"/>
          <w:szCs w:val="32"/>
        </w:rPr>
        <w:alias w:val="Název akce - propíše se do zápatí"/>
        <w:tag w:val="Název akce"/>
        <w:id w:val="1889687308"/>
        <w:placeholder>
          <w:docPart w:val="CCFBFD4190BD42A2B28E90CCC996420D"/>
        </w:placeholder>
        <w:text w:multiLine="1"/>
      </w:sdtPr>
      <w:sdtEndPr/>
      <w:sdtContent>
        <w:p w14:paraId="2D790878" w14:textId="542EA5D9" w:rsidR="008F4AEA" w:rsidRPr="007213E4" w:rsidRDefault="00DE66AD" w:rsidP="007213E4">
          <w:pPr>
            <w:pStyle w:val="PNTextzkladn"/>
            <w:rPr>
              <w:rStyle w:val="PNNzevakce"/>
            </w:rPr>
          </w:pPr>
          <w:r w:rsidRPr="00DE66AD">
            <w:rPr>
              <w:rFonts w:eastAsia="Calibri"/>
              <w:b/>
              <w:sz w:val="32"/>
              <w:szCs w:val="32"/>
            </w:rPr>
            <w:t xml:space="preserve">„Prostá rekonstrukce zabezpečovacího zařízení v ŽST Nové Město na Moravě“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F6EDAA9" w:rsidR="00C96E7C" w:rsidRDefault="00C96E7C" w:rsidP="001C7156">
      <w:pPr>
        <w:pStyle w:val="PNTextbezodsazmezer"/>
      </w:pPr>
      <w:r>
        <w:t xml:space="preserve">se sídlem: </w:t>
      </w:r>
      <w:r w:rsidR="00DE66AD">
        <w:t xml:space="preserve">Praha 1 - Nové Město, </w:t>
      </w:r>
      <w:r>
        <w:t xml:space="preserve">Dlážděná 1003/7, </w:t>
      </w:r>
      <w:r w:rsidR="00DE66AD">
        <w:t xml:space="preserve">PSČ </w:t>
      </w:r>
      <w:r>
        <w:t xml:space="preserve">110 00 </w:t>
      </w:r>
    </w:p>
    <w:p w14:paraId="452E7035" w14:textId="0F0D7DDB" w:rsidR="00C96E7C" w:rsidRDefault="00C96E7C" w:rsidP="001C7156">
      <w:pPr>
        <w:pStyle w:val="PNTextbezodsazmezer"/>
      </w:pPr>
      <w:r>
        <w:t>IČO: 709</w:t>
      </w:r>
      <w:r w:rsidR="00DE66AD">
        <w:t xml:space="preserve"> </w:t>
      </w:r>
      <w:r>
        <w:t>94</w:t>
      </w:r>
      <w:r w:rsidR="00DE66AD">
        <w:t xml:space="preserve"> </w:t>
      </w:r>
      <w:r>
        <w:t>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614B56B1" w14:textId="77777777" w:rsidR="00F80AAC" w:rsidRDefault="00F80AAC" w:rsidP="00F80AAC">
      <w:pPr>
        <w:pStyle w:val="PNTextbezodsazmezer"/>
      </w:pPr>
      <w:r>
        <w:t>Ing. Ondřej Žák</w:t>
      </w:r>
    </w:p>
    <w:p w14:paraId="3CF88533" w14:textId="77777777" w:rsidR="00D6717E" w:rsidRPr="00D6717E" w:rsidRDefault="00D6717E" w:rsidP="00D6717E">
      <w:pPr>
        <w:pStyle w:val="PNTextbezodsazmezer"/>
      </w:pPr>
      <w:r w:rsidRPr="00D6717E">
        <w:t>Oblastní ředitelství Brno</w:t>
      </w:r>
    </w:p>
    <w:p w14:paraId="251AC9C0" w14:textId="5B18837C" w:rsidR="00D6717E" w:rsidRPr="00D6717E" w:rsidRDefault="00D6717E" w:rsidP="00D6717E">
      <w:pPr>
        <w:pStyle w:val="PNTextbezodsazmezer"/>
      </w:pPr>
      <w:r w:rsidRPr="00D6717E">
        <w:t>Správa sdělovací a zabezpečovací techniky Jihlava</w:t>
      </w:r>
    </w:p>
    <w:p w14:paraId="58210516" w14:textId="77777777" w:rsidR="00F80AAC" w:rsidRDefault="00F80AAC" w:rsidP="00F80AAC">
      <w:pPr>
        <w:pStyle w:val="PNTextbezodsazmezer"/>
      </w:pPr>
      <w:r>
        <w:t>Pávovská 2a</w:t>
      </w:r>
    </w:p>
    <w:p w14:paraId="05CCF8EF" w14:textId="77777777" w:rsidR="00F80AAC" w:rsidRDefault="00F80AAC" w:rsidP="00F80AAC">
      <w:pPr>
        <w:pStyle w:val="PNTextbezodsazmezer"/>
      </w:pPr>
      <w:r>
        <w:t>586 01 Jihlava</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lastRenderedPageBreak/>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39805356" w14:textId="3A761C8C" w:rsidR="00E55B33" w:rsidRPr="00194E72" w:rsidRDefault="00996496" w:rsidP="00F80AAC">
            <w:pPr>
              <w:pStyle w:val="Tabulka-9"/>
            </w:pPr>
            <w:commentRangeStart w:id="1"/>
            <w:del w:id="2" w:author="Gregorová Elena, Ing." w:date="2024-06-28T09:57:00Z">
              <w:r w:rsidRPr="00194E72" w:rsidDel="00943F92">
                <w:delText xml:space="preserve">zahrnující všechny SO a PS </w:delText>
              </w:r>
            </w:del>
            <w:commentRangeEnd w:id="1"/>
            <w:r w:rsidR="00AB21D1">
              <w:rPr>
                <w:rStyle w:val="Odkaznakoment"/>
                <w:rFonts w:ascii="Arial" w:eastAsia="Times New Roman" w:hAnsi="Arial" w:cs="Arial"/>
                <w:lang w:eastAsia="cs-CZ"/>
              </w:rPr>
              <w:commentReference w:id="1"/>
            </w:r>
            <w:ins w:id="3" w:author="Gregorová Elena, Ing." w:date="2024-07-19T11:22:00Z">
              <w:r w:rsidR="005E7F79">
                <w:t xml:space="preserve">  zahrnující všechny objekty  SO a PS</w:t>
              </w:r>
            </w:ins>
            <w:ins w:id="4" w:author="Gregorová Elena, Ing." w:date="2024-07-19T11:36:00Z">
              <w:r w:rsidR="002D34DF">
                <w:t xml:space="preserve">, kromě prací uvedených v Sekci 2 </w:t>
              </w:r>
            </w:ins>
            <w:ins w:id="5" w:author="Sukup Richard, Mgr." w:date="2024-07-22T09:05:00Z" w16du:dateUtc="2024-07-22T07:05:00Z">
              <w:r w:rsidR="002A461F">
                <w:t xml:space="preserve">a </w:t>
              </w:r>
            </w:ins>
            <w:ins w:id="6" w:author="Gregorová Elena, Ing." w:date="2024-07-19T11:36:00Z">
              <w:r w:rsidR="002D34DF">
                <w:t>Sekci 3</w:t>
              </w:r>
            </w:ins>
          </w:p>
        </w:tc>
        <w:tc>
          <w:tcPr>
            <w:tcW w:w="3260" w:type="dxa"/>
          </w:tcPr>
          <w:p w14:paraId="0B09EE33" w14:textId="22924060" w:rsidR="00E41EEA" w:rsidRPr="00194E72" w:rsidRDefault="00F80AAC">
            <w:pPr>
              <w:pStyle w:val="Tabulka-9"/>
            </w:pPr>
            <w:del w:id="7" w:author="Gregorová Elena, Ing." w:date="2024-06-28T09:59:00Z">
              <w:r w:rsidDel="00943F92">
                <w:delText>Od podpisu smlouvy do zahájení výluky</w:delText>
              </w:r>
            </w:del>
            <w:ins w:id="8" w:author="Gregorová Elena, Ing." w:date="2024-07-19T11:22:00Z">
              <w:r w:rsidR="005E7F79">
                <w:t xml:space="preserve"> </w:t>
              </w:r>
            </w:ins>
            <w:ins w:id="9" w:author="Gregorová Elena, Ing." w:date="2024-07-19T11:23:00Z">
              <w:r w:rsidR="005E7F79">
                <w:t>8</w:t>
              </w:r>
            </w:ins>
            <w:ins w:id="10" w:author="Gregorová Elena, Ing." w:date="2024-07-19T11:03:00Z">
              <w:r w:rsidR="00B25CA8">
                <w:t xml:space="preserve"> </w:t>
              </w:r>
            </w:ins>
            <w:ins w:id="11" w:author="Gregorová Elena, Ing." w:date="2024-06-28T09:59:00Z">
              <w:r w:rsidR="00943F92">
                <w:t xml:space="preserve">měsíců </w:t>
              </w:r>
            </w:ins>
            <w:ins w:id="12" w:author="Gregorová Elena, Ing." w:date="2024-07-09T09:09:00Z">
              <w:r w:rsidR="00A936FF">
                <w:t>od</w:t>
              </w:r>
            </w:ins>
            <w:ins w:id="13" w:author="Gregorová Elena, Ing." w:date="2024-06-28T09:59:00Z">
              <w:r w:rsidR="00943F92">
                <w:t xml:space="preserve"> Data zahájení </w:t>
              </w:r>
            </w:ins>
            <w:ins w:id="14" w:author="Gregorová Elena, Ing." w:date="2024-07-09T09:09:00Z">
              <w:r w:rsidR="00C600BE">
                <w:t xml:space="preserve">prací </w:t>
              </w:r>
            </w:ins>
            <w:ins w:id="15" w:author="Gregorová Elena, Ing." w:date="2024-06-28T09:59:00Z">
              <w:r w:rsidR="00943F92">
                <w:t xml:space="preserve">(předpoklad </w:t>
              </w:r>
            </w:ins>
            <w:ins w:id="16" w:author="Gregorová Elena, Ing." w:date="2024-07-19T11:22:00Z">
              <w:r w:rsidR="005E7F79">
                <w:t>9</w:t>
              </w:r>
            </w:ins>
            <w:ins w:id="17" w:author="Gregorová Elena, Ing." w:date="2024-06-28T09:59:00Z">
              <w:r w:rsidR="00943F92">
                <w:t>/2024)</w:t>
              </w:r>
            </w:ins>
          </w:p>
        </w:tc>
      </w:tr>
      <w:tr w:rsidR="00E41EEA" w14:paraId="221D89A9" w14:textId="77777777" w:rsidTr="001C7156">
        <w:tc>
          <w:tcPr>
            <w:tcW w:w="5608" w:type="dxa"/>
          </w:tcPr>
          <w:p w14:paraId="09C8F99B" w14:textId="56790162" w:rsidR="00E41EEA" w:rsidRPr="00F80AAC" w:rsidRDefault="00E41EEA" w:rsidP="00C8486C">
            <w:pPr>
              <w:pStyle w:val="Tabulka-9"/>
            </w:pPr>
            <w:r w:rsidRPr="00F80AAC">
              <w:t>Sekce</w:t>
            </w:r>
            <w:r w:rsidR="001965E6" w:rsidRPr="00F80AAC">
              <w:t xml:space="preserve"> 2</w:t>
            </w:r>
            <w:r w:rsidR="00F80AAC" w:rsidRPr="00F80AAC">
              <w:t xml:space="preserve"> Výluka – aktivace zab. zař.</w:t>
            </w:r>
          </w:p>
        </w:tc>
        <w:tc>
          <w:tcPr>
            <w:tcW w:w="3260" w:type="dxa"/>
          </w:tcPr>
          <w:p w14:paraId="7E1C6361" w14:textId="0469112D" w:rsidR="00E41EEA" w:rsidRPr="00194E72" w:rsidRDefault="00F80AAC">
            <w:pPr>
              <w:pStyle w:val="Tabulka-9"/>
            </w:pPr>
            <w:del w:id="18" w:author="Gregorová Elena, Ing." w:date="2024-06-28T09:59:00Z">
              <w:r w:rsidDel="00943F92">
                <w:delText xml:space="preserve">Dle plánu </w:delText>
              </w:r>
              <w:commentRangeStart w:id="19"/>
              <w:r w:rsidDel="00943F92">
                <w:delText>výluk</w:delText>
              </w:r>
            </w:del>
            <w:ins w:id="20" w:author="Gregorová Elena, Ing." w:date="2024-06-28T09:59:00Z">
              <w:del w:id="21" w:author="Sukup Richard, Mgr." w:date="2024-07-18T12:10:00Z">
                <w:r w:rsidR="00943F92" w:rsidDel="0020039D">
                  <w:delText>1</w:delText>
                </w:r>
              </w:del>
            </w:ins>
            <w:ins w:id="22" w:author="Gregorová Elena, Ing." w:date="2024-07-19T11:23:00Z">
              <w:r w:rsidR="00661F97">
                <w:t xml:space="preserve"> </w:t>
              </w:r>
            </w:ins>
            <w:ins w:id="23" w:author="Gregorová Elena, Ing." w:date="2024-07-19T11:24:00Z">
              <w:del w:id="24" w:author="Sukup Richard, Mgr." w:date="2024-07-22T09:05:00Z" w16du:dateUtc="2024-07-22T07:05:00Z">
                <w:r w:rsidR="00661F97" w:rsidDel="002A461F">
                  <w:delText xml:space="preserve">  </w:delText>
                </w:r>
              </w:del>
              <w:r w:rsidR="00661F97">
                <w:t>2 měsíce</w:t>
              </w:r>
            </w:ins>
            <w:ins w:id="25" w:author="Gregorová Elena, Ing." w:date="2024-06-28T09:59:00Z">
              <w:r w:rsidR="00943F92">
                <w:t xml:space="preserve"> ode dne vydání Potvrzení o převzetí Sekce 1 stavební</w:t>
              </w:r>
            </w:ins>
            <w:commentRangeEnd w:id="19"/>
            <w:r w:rsidR="00AB21D1">
              <w:rPr>
                <w:rStyle w:val="Odkaznakoment"/>
                <w:rFonts w:ascii="Arial" w:eastAsia="Times New Roman" w:hAnsi="Arial" w:cs="Arial"/>
                <w:lang w:eastAsia="cs-CZ"/>
              </w:rPr>
              <w:commentReference w:id="19"/>
            </w:r>
          </w:p>
        </w:tc>
      </w:tr>
      <w:tr w:rsidR="00E41EEA" w14:paraId="28736288" w14:textId="77777777" w:rsidTr="001C7156">
        <w:tc>
          <w:tcPr>
            <w:tcW w:w="5608" w:type="dxa"/>
          </w:tcPr>
          <w:p w14:paraId="6236D0F7" w14:textId="7EB56652" w:rsidR="00E41EEA" w:rsidRPr="00F80AAC" w:rsidRDefault="00E41EEA">
            <w:pPr>
              <w:pStyle w:val="Tabulka-9"/>
            </w:pPr>
            <w:r w:rsidRPr="00F80AAC">
              <w:t>Sekce</w:t>
            </w:r>
            <w:r w:rsidR="001965E6" w:rsidRPr="00F80AAC">
              <w:t xml:space="preserve"> 3 </w:t>
            </w:r>
            <w:r w:rsidR="00F80AAC" w:rsidRPr="00F80AAC">
              <w:t xml:space="preserve">DSPS, dokladová část </w:t>
            </w:r>
            <w:del w:id="26" w:author="Gregorová Elena, Ing." w:date="2024-07-19T11:25:00Z">
              <w:r w:rsidR="00F80AAC" w:rsidRPr="00F80AAC" w:rsidDel="00661F97">
                <w:delText>dokončovací práce</w:delText>
              </w:r>
            </w:del>
          </w:p>
        </w:tc>
        <w:tc>
          <w:tcPr>
            <w:tcW w:w="3260" w:type="dxa"/>
          </w:tcPr>
          <w:p w14:paraId="6BFB72E3" w14:textId="23339FE3" w:rsidR="00E41EEA" w:rsidRPr="00194E72" w:rsidRDefault="00C2799C">
            <w:pPr>
              <w:pStyle w:val="Tabulka-9"/>
            </w:pPr>
            <w:r>
              <w:t xml:space="preserve">3 </w:t>
            </w:r>
            <w:commentRangeStart w:id="27"/>
            <w:r>
              <w:t>měsíce</w:t>
            </w:r>
            <w:commentRangeEnd w:id="27"/>
            <w:r>
              <w:rPr>
                <w:rStyle w:val="Odkaznakoment"/>
                <w:rFonts w:ascii="Arial" w:eastAsia="Times New Roman" w:hAnsi="Arial" w:cs="Arial"/>
                <w:lang w:eastAsia="cs-CZ"/>
              </w:rPr>
              <w:commentReference w:id="27"/>
            </w:r>
            <w:r w:rsidR="00F80AAC">
              <w:t xml:space="preserve"> od</w:t>
            </w:r>
            <w:ins w:id="28" w:author="Gregorová Elena, Ing." w:date="2024-07-09T12:35:00Z">
              <w:r w:rsidR="007A345B">
                <w:t>e dne vydání Potvrzení o</w:t>
              </w:r>
            </w:ins>
            <w:ins w:id="29" w:author="Gregorová Elena, Ing." w:date="2024-07-09T12:36:00Z">
              <w:r w:rsidR="00D6695C">
                <w:t xml:space="preserve"> </w:t>
              </w:r>
            </w:ins>
            <w:ins w:id="30" w:author="Gregorová Elena, Ing." w:date="2024-07-09T12:35:00Z">
              <w:r w:rsidR="007A345B">
                <w:t xml:space="preserve">převzetí </w:t>
              </w:r>
            </w:ins>
            <w:del w:id="31" w:author="Gregorová Elena, Ing." w:date="2024-07-09T12:35:00Z">
              <w:r w:rsidR="00F80AAC" w:rsidDel="007A345B">
                <w:delText xml:space="preserve"> dokončen</w:delText>
              </w:r>
            </w:del>
            <w:r w:rsidR="00F80AAC">
              <w:t>í Sekce 2</w:t>
            </w:r>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46D48BF" w14:textId="77777777" w:rsidR="0032213D" w:rsidRDefault="0032213D" w:rsidP="0032213D">
      <w:pPr>
        <w:pStyle w:val="PNTextzkladn"/>
        <w:rPr>
          <w:ins w:id="32" w:author="Gregorová Elena, Ing." w:date="2024-06-26T12:48:00Z"/>
        </w:rPr>
      </w:pPr>
      <w:ins w:id="33" w:author="Gregorová Elena, Ing." w:date="2024-06-26T12:48:00Z">
        <w:r w:rsidRPr="009F4424">
          <w:t xml:space="preserve">Tento </w:t>
        </w:r>
        <w:r>
          <w:t>P</w:t>
        </w:r>
        <w:r w:rsidRPr="009F4424">
          <w:t xml:space="preserve">od-článek se </w:t>
        </w:r>
        <w:r w:rsidRPr="00150E39">
          <w:t>nepoužije</w:t>
        </w:r>
        <w:r w:rsidRPr="009F4424">
          <w:t>.</w:t>
        </w:r>
      </w:ins>
    </w:p>
    <w:p w14:paraId="5930A0F4" w14:textId="172507B0" w:rsidR="00B33FB2" w:rsidRPr="00CF609C" w:rsidDel="0032213D" w:rsidRDefault="00B33FB2" w:rsidP="00CF609C">
      <w:pPr>
        <w:pStyle w:val="PNTextzkladn"/>
        <w:rPr>
          <w:del w:id="34" w:author="Gregorová Elena, Ing." w:date="2024-06-26T12:48:00Z"/>
        </w:rPr>
      </w:pPr>
      <w:del w:id="35" w:author="Gregorová Elena, Ing." w:date="2024-06-26T12:48:00Z">
        <w:r w:rsidRPr="00CF609C" w:rsidDel="0032213D">
          <w:delText>Zhotovitel se zavazuje, že v průběhu plnění Díla umožní v souvislosti s prováděním prací na Díle provedení studentské exkurze</w:delText>
        </w:r>
        <w:r w:rsidR="00097CAC" w:rsidDel="0032213D">
          <w:delText> </w:delText>
        </w:r>
        <w:r w:rsidRPr="00CF609C" w:rsidDel="0032213D">
          <w:delText xml:space="preserve">na Staveništi. </w:delText>
        </w:r>
      </w:del>
    </w:p>
    <w:p w14:paraId="399B9592" w14:textId="0A911B24" w:rsidR="00B33FB2" w:rsidRPr="00CF609C" w:rsidDel="0032213D" w:rsidRDefault="00B33FB2" w:rsidP="00CF609C">
      <w:pPr>
        <w:pStyle w:val="PNTextzkladn"/>
        <w:rPr>
          <w:del w:id="36" w:author="Gregorová Elena, Ing." w:date="2024-06-26T12:48:00Z"/>
        </w:rPr>
      </w:pPr>
      <w:del w:id="37" w:author="Gregorová Elena, Ing." w:date="2024-06-26T12:48:00Z">
        <w:r w:rsidRPr="00CF609C" w:rsidDel="0032213D">
          <w:delTex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delText>
        </w:r>
      </w:del>
    </w:p>
    <w:p w14:paraId="20C5CF38" w14:textId="6641533B" w:rsidR="00B33FB2" w:rsidRPr="00CF609C" w:rsidDel="0032213D" w:rsidRDefault="00B33FB2" w:rsidP="00CF609C">
      <w:pPr>
        <w:pStyle w:val="PNTextzkladn"/>
        <w:rPr>
          <w:del w:id="38" w:author="Gregorová Elena, Ing." w:date="2024-06-26T12:48:00Z"/>
        </w:rPr>
      </w:pPr>
      <w:del w:id="39" w:author="Gregorová Elena, Ing." w:date="2024-06-26T12:48:00Z">
        <w:r w:rsidRPr="00CF609C" w:rsidDel="0032213D">
          <w:delTex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delText>
        </w:r>
      </w:del>
    </w:p>
    <w:p w14:paraId="5FAB4E44" w14:textId="3DC39DAE" w:rsidR="00B33FB2" w:rsidRPr="00CF609C" w:rsidDel="0032213D" w:rsidRDefault="00B33FB2" w:rsidP="00CF609C">
      <w:pPr>
        <w:pStyle w:val="PNTextzkladn"/>
        <w:rPr>
          <w:del w:id="40" w:author="Gregorová Elena, Ing." w:date="2024-06-26T12:48:00Z"/>
        </w:rPr>
      </w:pPr>
      <w:del w:id="41" w:author="Gregorová Elena, Ing." w:date="2024-06-26T12:48:00Z">
        <w:r w:rsidRPr="00CF609C" w:rsidDel="0032213D">
          <w:delText>Zhotovitel se zavazuje provést účastníky exkurze po dotčených místech dle podmínek a omezení stanovených BOZP a poskytnout účastníkům exkurze odborný výklad k aktuálně prováděným činnostem.</w:delText>
        </w:r>
      </w:del>
    </w:p>
    <w:p w14:paraId="49E66603" w14:textId="4C90A741" w:rsidR="00B33FB2" w:rsidRPr="007E5B98" w:rsidRDefault="00B33FB2" w:rsidP="00CF609C">
      <w:pPr>
        <w:pStyle w:val="PNTextzkladn"/>
        <w:rPr>
          <w:rFonts w:eastAsia="Times New Roman" w:cs="Times New Roman"/>
        </w:rPr>
      </w:pPr>
      <w:del w:id="42" w:author="Gregorová Elena, Ing." w:date="2024-06-26T12:48:00Z">
        <w:r w:rsidRPr="00CF609C" w:rsidDel="0032213D">
          <w:delText>O provedené exkurzi</w:delText>
        </w:r>
        <w:r w:rsidRPr="007E5B98" w:rsidDel="0032213D">
          <w:delText xml:space="preserve"> </w:delText>
        </w:r>
        <w:r w:rsidRPr="007E5B98" w:rsidDel="0032213D">
          <w:rPr>
            <w:rFonts w:eastAsia="Times New Roman" w:cs="Times New Roman"/>
          </w:rPr>
          <w:delText>je Zhotovitel povinen informovat Objednatele písemnou zprávou nejpozději do 14 dnů od konání exkurze. Zpráva musí obsahovat sdělení o škole, předmětu exkurze, čase konání a počtu účastníků.</w:delText>
        </w:r>
      </w:del>
    </w:p>
    <w:p w14:paraId="4A6D951E" w14:textId="77777777" w:rsidR="00C96E7C" w:rsidRDefault="00C96E7C" w:rsidP="00150E39">
      <w:pPr>
        <w:pStyle w:val="PNNadpis10bPod-l111"/>
      </w:pPr>
      <w:r>
        <w:t>2.1</w:t>
      </w:r>
      <w:r w:rsidR="00CF609C">
        <w:tab/>
      </w:r>
      <w:r>
        <w:t>Právo přístupu na staveniště</w:t>
      </w:r>
    </w:p>
    <w:p w14:paraId="68FE771D" w14:textId="5FE9BD8F" w:rsidR="00C96E7C" w:rsidRDefault="00C96E7C" w:rsidP="005D168C">
      <w:pPr>
        <w:pStyle w:val="PNTextzkladn"/>
      </w:pPr>
      <w:r>
        <w:t>Přístup na Staveniště bude Zhotovi</w:t>
      </w:r>
      <w:r w:rsidR="00177034">
        <w:t xml:space="preserve">teli umožněn od předání staveniště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Pr="005F6044" w:rsidRDefault="00C96E7C" w:rsidP="00CF609C">
      <w:pPr>
        <w:pStyle w:val="PNTextzkladn"/>
      </w:pPr>
      <w:r>
        <w:t xml:space="preserve">Ve věcech </w:t>
      </w:r>
      <w:r w:rsidRPr="005F6044">
        <w:t>smluvních</w:t>
      </w:r>
      <w:r w:rsidR="00582C15" w:rsidRPr="005F6044">
        <w:t xml:space="preserve"> a </w:t>
      </w:r>
      <w:r w:rsidRPr="005F6044">
        <w:t>obchodních (vyjma podpisu Smlouvy</w:t>
      </w:r>
      <w:r w:rsidR="00582C15" w:rsidRPr="005F6044">
        <w:t xml:space="preserve"> o </w:t>
      </w:r>
      <w:r w:rsidR="005D168C" w:rsidRPr="005F6044">
        <w:t>dílo</w:t>
      </w:r>
      <w:r w:rsidR="00582C15" w:rsidRPr="005F6044">
        <w:t xml:space="preserve"> a </w:t>
      </w:r>
      <w:r w:rsidR="005D168C" w:rsidRPr="005F6044">
        <w:t>případně jejích změn</w:t>
      </w:r>
      <w:r w:rsidR="00582C15" w:rsidRPr="005F6044">
        <w:t xml:space="preserve"> a </w:t>
      </w:r>
      <w:r w:rsidRPr="005F6044">
        <w:t>dodatků):</w:t>
      </w:r>
    </w:p>
    <w:p w14:paraId="71994D31" w14:textId="68E81558" w:rsidR="00C96E7C" w:rsidRPr="005F6044" w:rsidRDefault="00177034" w:rsidP="00CF609C">
      <w:pPr>
        <w:pStyle w:val="PNOdrka1-"/>
      </w:pPr>
      <w:r w:rsidRPr="005F6044">
        <w:t xml:space="preserve">Správce stavby – </w:t>
      </w:r>
      <w:r w:rsidR="005F6044" w:rsidRPr="005F6044">
        <w:t>Ing. Ondřej Žák, +420 602 349 182, Zako@spravazeleznic.cz</w:t>
      </w:r>
    </w:p>
    <w:p w14:paraId="21334B16" w14:textId="5BA0B8D6" w:rsidR="003E2E24" w:rsidRDefault="009D1439" w:rsidP="00CF609C">
      <w:pPr>
        <w:pStyle w:val="PNOdrka1-"/>
      </w:pPr>
      <w:r w:rsidRPr="005F6044">
        <w:t>v</w:t>
      </w:r>
      <w:r w:rsidR="003E2E24" w:rsidRPr="005F6044">
        <w:t>e věci</w:t>
      </w:r>
      <w:r w:rsidR="003E2E24">
        <w:t xml:space="preserve"> kontroly požití al</w:t>
      </w:r>
      <w:r w:rsidR="00177034">
        <w:t xml:space="preserve">koholu a/nebo návykových látek: </w:t>
      </w:r>
      <w:r w:rsidR="00177034" w:rsidRPr="0012171B">
        <w:t>vedoucí zaměstnanci OŘ Brno</w:t>
      </w:r>
    </w:p>
    <w:p w14:paraId="36F1364C" w14:textId="34DB0773" w:rsidR="00071A0E" w:rsidRPr="00177034" w:rsidRDefault="00071A0E" w:rsidP="00CF609C">
      <w:pPr>
        <w:pStyle w:val="PNTextzkladn"/>
        <w:rPr>
          <w:i/>
        </w:rPr>
      </w:pPr>
      <w:r w:rsidRPr="00177034">
        <w:rPr>
          <w:i/>
        </w:rPr>
        <w:lastRenderedPageBreak/>
        <w:t xml:space="preserve">- </w:t>
      </w:r>
      <w:r w:rsidR="00177034" w:rsidRPr="00177034">
        <w:t>úředně oprávněný zeměměřický inženýr – Ing. Ivan Liška, tel.: 606 709 855,</w:t>
      </w:r>
      <w:r w:rsidR="00177034" w:rsidRPr="00177034">
        <w:br/>
        <w:t>email: LiskaI@spravazeleznic.cz</w:t>
      </w:r>
    </w:p>
    <w:p w14:paraId="5EBCD899" w14:textId="3C814008" w:rsidR="00071A0E" w:rsidRPr="00CF609C" w:rsidRDefault="00071A0E" w:rsidP="00CF609C">
      <w:pPr>
        <w:pStyle w:val="PNTextzkladn"/>
        <w:rPr>
          <w:i/>
        </w:rPr>
      </w:pPr>
      <w:r w:rsidRPr="00177034">
        <w:t>- koordinátor BOZP na staveništi</w:t>
      </w:r>
      <w:r w:rsidR="00177034">
        <w:rPr>
          <w:i/>
        </w:rPr>
        <w:t xml:space="preserve"> - </w:t>
      </w:r>
      <w:r w:rsidR="00177034" w:rsidRPr="0012171B">
        <w:t>bude představen při předání staveniště</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lastRenderedPageBreak/>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lastRenderedPageBreak/>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42651D01" w:rsidR="00C96E7C" w:rsidRDefault="00C96E7C" w:rsidP="00150E39">
      <w:pPr>
        <w:pStyle w:val="PNNadpis10bPod-l111"/>
      </w:pPr>
      <w:r>
        <w:t>4.28</w:t>
      </w:r>
      <w:r w:rsidR="00150E39">
        <w:tab/>
      </w:r>
      <w:r>
        <w:t>Postupné závazné milníky</w:t>
      </w:r>
    </w:p>
    <w:p w14:paraId="37EFA8C4" w14:textId="77777777" w:rsidR="009F5886" w:rsidRPr="00CF609C" w:rsidRDefault="009F5886" w:rsidP="009F5886">
      <w:pPr>
        <w:pStyle w:val="PNTextzkladn"/>
        <w:keepNext/>
      </w:pPr>
      <w:r>
        <w:t xml:space="preserve">Pro provádění Díla </w:t>
      </w:r>
      <w:r w:rsidRPr="00CF609C">
        <w:t>jsou stanoveny následující milníky:</w:t>
      </w:r>
    </w:p>
    <w:p w14:paraId="002A3A3A" w14:textId="3AA3BA0B" w:rsidR="009F5886" w:rsidRPr="001957F8" w:rsidRDefault="001957F8" w:rsidP="009F5886">
      <w:pPr>
        <w:pStyle w:val="PNTextPoznmkazelen"/>
        <w:rPr>
          <w:i w:val="0"/>
          <w:color w:val="auto"/>
          <w:rPrChange w:id="43" w:author="Gregorová Elena, Ing." w:date="2024-07-11T06:42:00Z">
            <w:rPr>
              <w:color w:val="auto"/>
            </w:rPr>
          </w:rPrChange>
        </w:rPr>
      </w:pPr>
      <w:ins w:id="44" w:author="Gregorová Elena, Ing." w:date="2024-07-11T06:42:00Z">
        <w:r w:rsidRPr="005C797E">
          <w:rPr>
            <w:i w:val="0"/>
            <w:color w:val="auto"/>
          </w:rPr>
          <w:t>Zahájení</w:t>
        </w:r>
        <w:r>
          <w:rPr>
            <w:i w:val="0"/>
            <w:color w:val="auto"/>
          </w:rPr>
          <w:t xml:space="preserve"> a ukončení výluky dle čl. 5.1.4</w:t>
        </w:r>
        <w:r w:rsidRPr="005C797E">
          <w:rPr>
            <w:i w:val="0"/>
            <w:color w:val="auto"/>
          </w:rPr>
          <w:t xml:space="preserve"> Technické specifikace – Zvláštní technické podmínky</w:t>
        </w:r>
      </w:ins>
    </w:p>
    <w:p w14:paraId="6F08806F" w14:textId="77777777" w:rsidR="009F5886" w:rsidRDefault="009F5886" w:rsidP="009F5886">
      <w:pPr>
        <w:pStyle w:val="PNTextzkladn"/>
      </w:pPr>
      <w:r w:rsidRPr="00CF609C">
        <w:t>Pro provádění Díla jsou stanoveny následující finanční milníky</w:t>
      </w:r>
      <w:r>
        <w:t>:</w:t>
      </w:r>
    </w:p>
    <w:p w14:paraId="3C16841C" w14:textId="34341976" w:rsidR="009F5886" w:rsidRPr="00AB21D1" w:rsidRDefault="009F5886">
      <w:pPr>
        <w:pStyle w:val="PNTextzkladn"/>
        <w:pPrChange w:id="45" w:author="Gregorová Elena, Ing." w:date="2024-07-11T06:33:00Z">
          <w:pPr>
            <w:pStyle w:val="PNNadpis10bPod-l111"/>
          </w:pPr>
        </w:pPrChange>
      </w:pPr>
      <w:r w:rsidRPr="00177034">
        <w:t>minimální finanční plnění</w:t>
      </w:r>
      <w:r>
        <w:t xml:space="preserve"> v roce 2024 (31.10.2024): 70 mil. Kč</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370C0FA5"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del w:id="46" w:author="Gregorová Elena, Ing." w:date="2024-06-28T10:50:00Z">
        <w:r w:rsidR="00822037" w:rsidDel="00822037">
          <w:delText>7/2024</w:delText>
        </w:r>
      </w:del>
      <w:ins w:id="47" w:author="Gregorová Elena, Ing." w:date="2024-07-09T09:13:00Z">
        <w:del w:id="48" w:author="Sukup Richard, Mgr." w:date="2024-07-22T09:06:00Z" w16du:dateUtc="2024-07-22T07:06:00Z">
          <w:r w:rsidR="00C32B39" w:rsidDel="002A461F">
            <w:delText xml:space="preserve">do </w:delText>
          </w:r>
          <w:commentRangeStart w:id="49"/>
          <w:r w:rsidR="00C32B39" w:rsidDel="002A461F">
            <w:delText>1</w:delText>
          </w:r>
        </w:del>
        <w:del w:id="50" w:author="Sukup Richard, Mgr." w:date="2024-07-18T12:11:00Z">
          <w:r w:rsidR="00C32B39" w:rsidDel="0020039D">
            <w:delText>2</w:delText>
          </w:r>
        </w:del>
        <w:del w:id="51" w:author="Sukup Richard, Mgr." w:date="2024-07-22T09:06:00Z" w16du:dateUtc="2024-07-22T07:06:00Z">
          <w:r w:rsidR="00C32B39" w:rsidDel="002A461F">
            <w:delText xml:space="preserve"> </w:delText>
          </w:r>
        </w:del>
      </w:ins>
      <w:ins w:id="52" w:author="Gregorová Elena, Ing." w:date="2024-07-19T11:21:00Z">
        <w:del w:id="53" w:author="Sukup Richard, Mgr." w:date="2024-07-22T09:06:00Z" w16du:dateUtc="2024-07-22T07:06:00Z">
          <w:r w:rsidR="005E7F79" w:rsidDel="002A461F">
            <w:delText xml:space="preserve"> </w:delText>
          </w:r>
        </w:del>
      </w:ins>
      <w:ins w:id="54" w:author="Gregorová Elena, Ing." w:date="2024-07-19T11:18:00Z">
        <w:r w:rsidR="005E7F79">
          <w:t xml:space="preserve">13 </w:t>
        </w:r>
      </w:ins>
      <w:ins w:id="55" w:author="Gregorová Elena, Ing." w:date="2024-07-09T09:13:00Z">
        <w:r w:rsidR="00C32B39">
          <w:t>měsíců od Data zahájení prací</w:t>
        </w:r>
      </w:ins>
      <w:commentRangeEnd w:id="49"/>
      <w:r w:rsidR="00D64911">
        <w:rPr>
          <w:rStyle w:val="Odkaznakoment"/>
          <w:rFonts w:ascii="Arial" w:eastAsia="Times New Roman" w:hAnsi="Arial" w:cs="Arial"/>
          <w:lang w:eastAsia="cs-CZ"/>
        </w:rPr>
        <w:commentReference w:id="49"/>
      </w:r>
      <w:r w:rsidRPr="00F32DC3">
        <w:t>.</w:t>
      </w:r>
    </w:p>
    <w:p w14:paraId="6B2C460C" w14:textId="7A81A1F5"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w:t>
      </w:r>
      <w:r w:rsidR="00DD0A5F" w:rsidRPr="00E95D4D">
        <w:t>zkušebního provozu</w:t>
      </w:r>
    </w:p>
    <w:p w14:paraId="1C8827E8" w14:textId="2845FB86" w:rsidR="00C96E7C" w:rsidRDefault="00C96E7C" w:rsidP="005D168C">
      <w:pPr>
        <w:pStyle w:val="PNTextzkladn"/>
      </w:pPr>
      <w:r w:rsidRPr="00CD6476">
        <w:t xml:space="preserve">Zhotovitel je povinen dokončit </w:t>
      </w:r>
      <w:commentRangeStart w:id="56"/>
      <w:r w:rsidR="000B674F">
        <w:t xml:space="preserve">Sekci </w:t>
      </w:r>
      <w:del w:id="57" w:author="Gregorová Elena, Ing." w:date="2024-06-28T10:10:00Z">
        <w:r w:rsidR="000B674F" w:rsidDel="00047331">
          <w:delText>2</w:delText>
        </w:r>
        <w:r w:rsidR="00DD0A5F" w:rsidRPr="00CD6476" w:rsidDel="00047331">
          <w:delText xml:space="preserve"> </w:delText>
        </w:r>
      </w:del>
      <w:del w:id="58" w:author="Gregorová Elena, Ing." w:date="2024-07-09T11:20:00Z">
        <w:r w:rsidR="00DD0A5F" w:rsidRPr="00CD6476" w:rsidDel="00C071D1">
          <w:delText>stavební</w:delText>
        </w:r>
      </w:del>
      <w:ins w:id="59" w:author="Gregorová Elena, Ing." w:date="2024-07-09T11:20:00Z">
        <w:del w:id="60" w:author="Sukup Richard, Mgr." w:date="2024-07-18T12:11:00Z">
          <w:r w:rsidR="00C071D1" w:rsidDel="0020039D">
            <w:delText>2</w:delText>
          </w:r>
        </w:del>
      </w:ins>
      <w:ins w:id="61" w:author="Sukup Richard, Mgr." w:date="2024-07-18T12:11:00Z">
        <w:r w:rsidR="0020039D">
          <w:t>1 stavební</w:t>
        </w:r>
      </w:ins>
      <w:r w:rsidR="00582C15" w:rsidRPr="00CD6476">
        <w:t xml:space="preserve"> </w:t>
      </w:r>
      <w:commentRangeEnd w:id="56"/>
      <w:r w:rsidR="00D64911">
        <w:rPr>
          <w:rStyle w:val="Odkaznakoment"/>
          <w:rFonts w:ascii="Arial" w:eastAsia="Times New Roman" w:hAnsi="Arial" w:cs="Arial"/>
          <w:lang w:eastAsia="cs-CZ"/>
        </w:rPr>
        <w:commentReference w:id="56"/>
      </w:r>
      <w:ins w:id="62" w:author="Gregorová Elena, Ing." w:date="2024-07-19T11:20:00Z">
        <w:r w:rsidR="005E7F79">
          <w:t xml:space="preserve"> </w:t>
        </w:r>
        <w:del w:id="63" w:author="Sukup Richard, Mgr." w:date="2024-07-22T09:06:00Z" w16du:dateUtc="2024-07-22T07:06:00Z">
          <w:r w:rsidR="005E7F79" w:rsidDel="002A461F">
            <w:delText xml:space="preserve">Sekci 1 stavební </w:delText>
          </w:r>
        </w:del>
      </w:ins>
      <w:r w:rsidR="00582C15" w:rsidRPr="00CD6476">
        <w:t>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w:t>
      </w:r>
      <w:r w:rsidRPr="00CD6476">
        <w:lastRenderedPageBreak/>
        <w:t>zákona</w:t>
      </w:r>
      <w:r w:rsidR="00582C15" w:rsidRPr="00CD6476">
        <w:t xml:space="preserve"> </w:t>
      </w:r>
      <w:r w:rsidR="00C91DB7">
        <w:t xml:space="preserve">č. 283/2021 Sb. Stavební zákon, platný od 01. 01. 2024 (dále též jen </w:t>
      </w:r>
      <w:r w:rsidR="00C91DB7">
        <w:rPr>
          <w:b/>
          <w:bCs/>
          <w:i/>
          <w:iCs/>
        </w:rPr>
        <w:t>„NSZ“</w:t>
      </w:r>
      <w:r w:rsidR="00C91DB7">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0B674F">
        <w:t xml:space="preserve">nejpozději do: </w:t>
      </w:r>
      <w:del w:id="64" w:author="Gregorová Elena, Ing." w:date="2024-06-28T10:51:00Z">
        <w:r w:rsidR="000B674F" w:rsidDel="0076673E">
          <w:delText>dle plánu výluk</w:delText>
        </w:r>
      </w:del>
      <w:ins w:id="65" w:author="Gregorová Elena, Ing." w:date="2024-07-09T09:15:00Z">
        <w:del w:id="66" w:author="Sukup Richard, Mgr." w:date="2024-07-18T12:11:00Z">
          <w:r w:rsidR="00C32B39" w:rsidDel="0020039D">
            <w:delText>11</w:delText>
          </w:r>
        </w:del>
      </w:ins>
      <w:ins w:id="67" w:author="Sukup Richard, Mgr." w:date="2024-07-18T12:11:00Z">
        <w:r w:rsidR="0020039D">
          <w:t>8</w:t>
        </w:r>
      </w:ins>
      <w:ins w:id="68" w:author="Sukup Richard, Mgr." w:date="2024-07-22T09:06:00Z" w16du:dateUtc="2024-07-22T07:06:00Z">
        <w:r w:rsidR="002A461F">
          <w:t xml:space="preserve"> </w:t>
        </w:r>
      </w:ins>
      <w:ins w:id="69" w:author="Gregorová Elena, Ing." w:date="2024-07-09T09:15:00Z">
        <w:del w:id="70" w:author="Sukup Richard, Mgr." w:date="2024-07-22T09:06:00Z" w16du:dateUtc="2024-07-22T07:06:00Z">
          <w:r w:rsidR="00C32B39" w:rsidDel="002A461F">
            <w:delText xml:space="preserve"> </w:delText>
          </w:r>
        </w:del>
      </w:ins>
      <w:ins w:id="71" w:author="Gregorová Elena, Ing." w:date="2024-07-19T11:20:00Z">
        <w:del w:id="72" w:author="Sukup Richard, Mgr." w:date="2024-07-22T09:06:00Z" w16du:dateUtc="2024-07-22T07:06:00Z">
          <w:r w:rsidR="005E7F79" w:rsidDel="002A461F">
            <w:delText xml:space="preserve"> </w:delText>
          </w:r>
        </w:del>
      </w:ins>
      <w:ins w:id="73" w:author="Gregorová Elena, Ing." w:date="2024-07-19T11:19:00Z">
        <w:del w:id="74" w:author="Sukup Richard, Mgr." w:date="2024-07-22T09:06:00Z" w16du:dateUtc="2024-07-22T07:06:00Z">
          <w:r w:rsidR="005E7F79" w:rsidDel="002A461F">
            <w:delText xml:space="preserve">8 </w:delText>
          </w:r>
        </w:del>
      </w:ins>
      <w:ins w:id="75" w:author="Gregorová Elena, Ing." w:date="2024-07-09T09:15:00Z">
        <w:r w:rsidR="00C32B39">
          <w:t>měsíců do Data zahájení prací</w:t>
        </w:r>
      </w:ins>
      <w:ins w:id="76" w:author="Sukup Richard, Mgr." w:date="2024-07-18T12:13:00Z">
        <w:r w:rsidR="001305E1">
          <w:t>.</w:t>
        </w:r>
      </w:ins>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424949C6"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A4056D">
        <w:t xml:space="preserve">se </w:t>
      </w:r>
      <w:r w:rsidR="00A4056D" w:rsidRPr="00A4056D">
        <w:t>20 %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lastRenderedPageBreak/>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lastRenderedPageBreak/>
        <w:t>14.6</w:t>
      </w:r>
      <w:r w:rsidR="00EE7DC3">
        <w:t xml:space="preserve"> </w:t>
      </w:r>
      <w:r w:rsidR="00EE7DC3">
        <w:tab/>
      </w:r>
      <w:r>
        <w:t>Minimální částka Potvrzení průběžné platby</w:t>
      </w:r>
    </w:p>
    <w:p w14:paraId="636369F3" w14:textId="5D7FE645"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Sukup Richard, Mgr." w:date="2024-07-18T10:20:00Z" w:initials="SRM">
    <w:p w14:paraId="57167EA8" w14:textId="77777777" w:rsidR="00D64911" w:rsidRDefault="00AB21D1" w:rsidP="00D64911">
      <w:pPr>
        <w:pStyle w:val="Textkomente"/>
      </w:pPr>
      <w:r>
        <w:rPr>
          <w:rStyle w:val="Odkaznakoment"/>
        </w:rPr>
        <w:annotationRef/>
      </w:r>
      <w:r w:rsidR="00D64911">
        <w:t>Neodstraňovat (+ případně odkázat na vyloučené SO/SP v jiných Sekcích). Tj. sjednotit s 5.1.5 ZTP.</w:t>
      </w:r>
    </w:p>
  </w:comment>
  <w:comment w:id="19" w:author="Sukup Richard, Mgr." w:date="2024-07-18T10:20:00Z" w:initials="SRM">
    <w:p w14:paraId="1516FBA2" w14:textId="77777777" w:rsidR="001305E1" w:rsidRDefault="00AB21D1" w:rsidP="001305E1">
      <w:pPr>
        <w:pStyle w:val="Textkomente"/>
      </w:pPr>
      <w:r>
        <w:rPr>
          <w:rStyle w:val="Odkaznakoment"/>
        </w:rPr>
        <w:annotationRef/>
      </w:r>
      <w:r w:rsidR="001305E1">
        <w:t xml:space="preserve">Pozor na dobu pro dokončení Sekce 2 -viz úprava délky v Sekci 2 dle 5.1.5 ZTP. Nutno adekvátně prodloužit dobu pro dokončení Sekce 2 (viz úprava 2 měsíce) + opravit celkovou dobu pro dokončení celého Díla. Viz 8.2,8.4 Přílohy k nabídce. </w:t>
      </w:r>
    </w:p>
  </w:comment>
  <w:comment w:id="27" w:author="Gregorová Elena, Ing." w:date="2024-06-28T10:40:00Z" w:initials="GEI">
    <w:p w14:paraId="7F09C907" w14:textId="00EBCC32" w:rsidR="00C2799C" w:rsidRDefault="00C2799C">
      <w:pPr>
        <w:pStyle w:val="Textkomente"/>
        <w:rPr>
          <w:noProof/>
        </w:rPr>
      </w:pPr>
      <w:r>
        <w:rPr>
          <w:rStyle w:val="Odkaznakoment"/>
        </w:rPr>
        <w:annotationRef/>
      </w:r>
      <w:r w:rsidR="003C7792">
        <w:rPr>
          <w:noProof/>
        </w:rPr>
        <w:t>V ZTP bylo upraveno na "3 měsíce"</w:t>
      </w:r>
    </w:p>
    <w:p w14:paraId="0CE7205D" w14:textId="28CDECFF" w:rsidR="00C2799C" w:rsidRDefault="00C2799C">
      <w:pPr>
        <w:pStyle w:val="Textkomente"/>
      </w:pPr>
    </w:p>
  </w:comment>
  <w:comment w:id="49" w:author="Sukup Richard, Mgr." w:date="2024-07-18T10:34:00Z" w:initials="SRM">
    <w:p w14:paraId="6B6DF7AC" w14:textId="77777777" w:rsidR="00D64911" w:rsidRDefault="00D64911" w:rsidP="00D64911">
      <w:pPr>
        <w:pStyle w:val="Textkomente"/>
      </w:pPr>
      <w:r>
        <w:rPr>
          <w:rStyle w:val="Odkaznakoment"/>
        </w:rPr>
        <w:annotationRef/>
      </w:r>
      <w:r>
        <w:t>Upravit s ohledem na prodloužení Sekce 2.</w:t>
      </w:r>
    </w:p>
  </w:comment>
  <w:comment w:id="56" w:author="Sukup Richard, Mgr." w:date="2024-07-18T10:34:00Z" w:initials="SRM">
    <w:p w14:paraId="24A8C203" w14:textId="34A122D9" w:rsidR="00D64911" w:rsidRDefault="00D64911" w:rsidP="00D64911">
      <w:pPr>
        <w:pStyle w:val="Textkomente"/>
      </w:pPr>
      <w:r>
        <w:rPr>
          <w:rStyle w:val="Odkaznakoment"/>
        </w:rPr>
        <w:annotationRef/>
      </w:r>
      <w:r>
        <w:t xml:space="preserve">Vzorové znění dává smysl. Tj, povinnost dokončit Sekci 1 stavební, pro účely jejího uvedení do zkušebního provozu (který je součástí Sekce 2). Současně upravit dobu do 8 měsíců s ohledem na Sekci 1 stavební.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7167EA8" w15:done="0"/>
  <w15:commentEx w15:paraId="1516FBA2" w15:done="0"/>
  <w15:commentEx w15:paraId="0CE7205D" w15:done="0"/>
  <w15:commentEx w15:paraId="6B6DF7AC" w15:done="0"/>
  <w15:commentEx w15:paraId="24A8C2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3D91DA4" w16cex:dateUtc="2024-07-18T08:20:00Z"/>
  <w16cex:commentExtensible w16cex:durableId="51D2BAB9" w16cex:dateUtc="2024-07-18T08:20:00Z"/>
  <w16cex:commentExtensible w16cex:durableId="2D6AB40C" w16cex:dateUtc="2024-07-18T08:34:00Z"/>
  <w16cex:commentExtensible w16cex:durableId="5903953A" w16cex:dateUtc="2024-07-18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167EA8" w16cid:durableId="73D91DA4"/>
  <w16cid:commentId w16cid:paraId="1516FBA2" w16cid:durableId="51D2BAB9"/>
  <w16cid:commentId w16cid:paraId="0CE7205D" w16cid:durableId="1E4AA41C"/>
  <w16cid:commentId w16cid:paraId="6B6DF7AC" w16cid:durableId="2D6AB40C"/>
  <w16cid:commentId w16cid:paraId="24A8C203" w16cid:durableId="590395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6DA43" w14:textId="77777777" w:rsidR="00A1654D" w:rsidRDefault="00A1654D" w:rsidP="00962258">
      <w:pPr>
        <w:spacing w:after="0" w:line="240" w:lineRule="auto"/>
      </w:pPr>
      <w:r>
        <w:separator/>
      </w:r>
    </w:p>
  </w:endnote>
  <w:endnote w:type="continuationSeparator" w:id="0">
    <w:p w14:paraId="70CE393E" w14:textId="77777777" w:rsidR="00A1654D" w:rsidRDefault="00A165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4BBC9C21"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4D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34DF">
            <w:rPr>
              <w:rStyle w:val="slostrnky"/>
              <w:noProof/>
            </w:rPr>
            <w:t>9</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10764033"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2A461F" w:rsidRPr="002A461F">
            <w:rPr>
              <w:bCs/>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7408C875"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2A461F" w:rsidRPr="002A461F">
            <w:rPr>
              <w:noProof/>
            </w:rPr>
            <w:cr/>
          </w:r>
          <w:r w:rsidRPr="00967F7C">
            <w:rPr>
              <w:b/>
              <w:noProof/>
            </w:rPr>
            <w:fldChar w:fldCharType="end"/>
          </w:r>
        </w:p>
      </w:tc>
      <w:tc>
        <w:tcPr>
          <w:tcW w:w="1021" w:type="dxa"/>
          <w:vAlign w:val="bottom"/>
        </w:tcPr>
        <w:p w14:paraId="0D4BC8B9" w14:textId="18037AFD"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4D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34DF">
            <w:rPr>
              <w:rStyle w:val="slostrnky"/>
              <w:noProof/>
            </w:rPr>
            <w:t>9</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DD75D" w14:textId="77777777" w:rsidR="00A1654D" w:rsidRDefault="00A1654D" w:rsidP="00962258">
      <w:pPr>
        <w:spacing w:after="0" w:line="240" w:lineRule="auto"/>
      </w:pPr>
      <w:r>
        <w:separator/>
      </w:r>
    </w:p>
  </w:footnote>
  <w:footnote w:type="continuationSeparator" w:id="0">
    <w:p w14:paraId="766016D5" w14:textId="77777777" w:rsidR="00A1654D" w:rsidRDefault="00A165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950863003">
    <w:abstractNumId w:val="1"/>
  </w:num>
  <w:num w:numId="2" w16cid:durableId="1546528787">
    <w:abstractNumId w:val="0"/>
  </w:num>
  <w:num w:numId="3" w16cid:durableId="1740323873">
    <w:abstractNumId w:val="6"/>
  </w:num>
  <w:num w:numId="4" w16cid:durableId="159926964">
    <w:abstractNumId w:val="2"/>
  </w:num>
  <w:num w:numId="5" w16cid:durableId="1750929553">
    <w:abstractNumId w:val="4"/>
  </w:num>
  <w:num w:numId="6" w16cid:durableId="284820159">
    <w:abstractNumId w:val="5"/>
  </w:num>
  <w:num w:numId="7" w16cid:durableId="1247154422">
    <w:abstractNumId w:val="3"/>
  </w:num>
  <w:num w:numId="8" w16cid:durableId="11778867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regorová Elena, Ing.">
    <w15:presenceInfo w15:providerId="AD" w15:userId="S-1-5-21-3656830906-3839017365-80349702-8425"/>
  </w15:person>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25973"/>
    <w:rsid w:val="00030170"/>
    <w:rsid w:val="00031645"/>
    <w:rsid w:val="00041EC8"/>
    <w:rsid w:val="00044C35"/>
    <w:rsid w:val="00047331"/>
    <w:rsid w:val="000519C9"/>
    <w:rsid w:val="000543DB"/>
    <w:rsid w:val="0006588D"/>
    <w:rsid w:val="00067A5E"/>
    <w:rsid w:val="000719BB"/>
    <w:rsid w:val="00071A0E"/>
    <w:rsid w:val="00072A65"/>
    <w:rsid w:val="00072C1E"/>
    <w:rsid w:val="00073857"/>
    <w:rsid w:val="00080EC0"/>
    <w:rsid w:val="00092924"/>
    <w:rsid w:val="00097CAC"/>
    <w:rsid w:val="000B4EB8"/>
    <w:rsid w:val="000B674F"/>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05E1"/>
    <w:rsid w:val="00140D19"/>
    <w:rsid w:val="0014446B"/>
    <w:rsid w:val="00145961"/>
    <w:rsid w:val="00146747"/>
    <w:rsid w:val="00146DA1"/>
    <w:rsid w:val="00150E39"/>
    <w:rsid w:val="00152473"/>
    <w:rsid w:val="00152D40"/>
    <w:rsid w:val="00157862"/>
    <w:rsid w:val="001656A2"/>
    <w:rsid w:val="001679B8"/>
    <w:rsid w:val="00170EC5"/>
    <w:rsid w:val="001747C1"/>
    <w:rsid w:val="00174FB5"/>
    <w:rsid w:val="00177034"/>
    <w:rsid w:val="00177D6B"/>
    <w:rsid w:val="00191F90"/>
    <w:rsid w:val="001927B4"/>
    <w:rsid w:val="00194E72"/>
    <w:rsid w:val="001957F8"/>
    <w:rsid w:val="001965E6"/>
    <w:rsid w:val="001B022A"/>
    <w:rsid w:val="001B4E74"/>
    <w:rsid w:val="001C4364"/>
    <w:rsid w:val="001C645F"/>
    <w:rsid w:val="001C7156"/>
    <w:rsid w:val="001D0F98"/>
    <w:rsid w:val="001E29B2"/>
    <w:rsid w:val="001E3C56"/>
    <w:rsid w:val="001E678E"/>
    <w:rsid w:val="001F4C4A"/>
    <w:rsid w:val="0020039D"/>
    <w:rsid w:val="00204751"/>
    <w:rsid w:val="002071BB"/>
    <w:rsid w:val="00207DF5"/>
    <w:rsid w:val="0021172F"/>
    <w:rsid w:val="00234038"/>
    <w:rsid w:val="0023464E"/>
    <w:rsid w:val="00235D7C"/>
    <w:rsid w:val="00240B81"/>
    <w:rsid w:val="00240ED7"/>
    <w:rsid w:val="00244767"/>
    <w:rsid w:val="00246758"/>
    <w:rsid w:val="00247D01"/>
    <w:rsid w:val="00250FC0"/>
    <w:rsid w:val="0026002F"/>
    <w:rsid w:val="00260D49"/>
    <w:rsid w:val="00261A5B"/>
    <w:rsid w:val="00262E5B"/>
    <w:rsid w:val="00265DFD"/>
    <w:rsid w:val="00276AFE"/>
    <w:rsid w:val="00290C4E"/>
    <w:rsid w:val="00291225"/>
    <w:rsid w:val="002A1067"/>
    <w:rsid w:val="002A3B57"/>
    <w:rsid w:val="002A461F"/>
    <w:rsid w:val="002B67EF"/>
    <w:rsid w:val="002C31BF"/>
    <w:rsid w:val="002D34DF"/>
    <w:rsid w:val="002D7FD6"/>
    <w:rsid w:val="002E0CD7"/>
    <w:rsid w:val="002E0CFB"/>
    <w:rsid w:val="002E1D03"/>
    <w:rsid w:val="002E3A3F"/>
    <w:rsid w:val="002E3D9F"/>
    <w:rsid w:val="002E5C7B"/>
    <w:rsid w:val="002E7C3F"/>
    <w:rsid w:val="002F0F70"/>
    <w:rsid w:val="002F4333"/>
    <w:rsid w:val="00312736"/>
    <w:rsid w:val="00316C14"/>
    <w:rsid w:val="0032213D"/>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124B"/>
    <w:rsid w:val="003B3E68"/>
    <w:rsid w:val="003C33F2"/>
    <w:rsid w:val="003C5F1F"/>
    <w:rsid w:val="003C7792"/>
    <w:rsid w:val="003D2A71"/>
    <w:rsid w:val="003D756E"/>
    <w:rsid w:val="003E2E24"/>
    <w:rsid w:val="003E420D"/>
    <w:rsid w:val="003E4C13"/>
    <w:rsid w:val="003F2099"/>
    <w:rsid w:val="003F37B9"/>
    <w:rsid w:val="003F7B6D"/>
    <w:rsid w:val="004001A6"/>
    <w:rsid w:val="004078F3"/>
    <w:rsid w:val="00416095"/>
    <w:rsid w:val="004201A0"/>
    <w:rsid w:val="004215FD"/>
    <w:rsid w:val="004220DE"/>
    <w:rsid w:val="0042532F"/>
    <w:rsid w:val="00427794"/>
    <w:rsid w:val="004309EE"/>
    <w:rsid w:val="00431FAF"/>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148DF"/>
    <w:rsid w:val="00523BB5"/>
    <w:rsid w:val="00523EA7"/>
    <w:rsid w:val="00525979"/>
    <w:rsid w:val="00532915"/>
    <w:rsid w:val="005368C3"/>
    <w:rsid w:val="005406EB"/>
    <w:rsid w:val="005475D9"/>
    <w:rsid w:val="00553375"/>
    <w:rsid w:val="00555884"/>
    <w:rsid w:val="005571A2"/>
    <w:rsid w:val="005573AE"/>
    <w:rsid w:val="005579CC"/>
    <w:rsid w:val="00563B21"/>
    <w:rsid w:val="005679B5"/>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E7F79"/>
    <w:rsid w:val="005F28D2"/>
    <w:rsid w:val="005F3A96"/>
    <w:rsid w:val="005F3E29"/>
    <w:rsid w:val="005F5895"/>
    <w:rsid w:val="005F6044"/>
    <w:rsid w:val="00601A8C"/>
    <w:rsid w:val="00605DD8"/>
    <w:rsid w:val="0061012B"/>
    <w:rsid w:val="0061068E"/>
    <w:rsid w:val="006115D3"/>
    <w:rsid w:val="00612096"/>
    <w:rsid w:val="00617585"/>
    <w:rsid w:val="00620EEC"/>
    <w:rsid w:val="0062149E"/>
    <w:rsid w:val="0065610E"/>
    <w:rsid w:val="00660AD3"/>
    <w:rsid w:val="00661F97"/>
    <w:rsid w:val="006661CC"/>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2DB0"/>
    <w:rsid w:val="006D56FB"/>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73E"/>
    <w:rsid w:val="00766846"/>
    <w:rsid w:val="007674D3"/>
    <w:rsid w:val="0077673A"/>
    <w:rsid w:val="007846E1"/>
    <w:rsid w:val="007847D6"/>
    <w:rsid w:val="00785811"/>
    <w:rsid w:val="00791F16"/>
    <w:rsid w:val="00792D9B"/>
    <w:rsid w:val="007A172F"/>
    <w:rsid w:val="007A345B"/>
    <w:rsid w:val="007A4B81"/>
    <w:rsid w:val="007A4F2A"/>
    <w:rsid w:val="007A5172"/>
    <w:rsid w:val="007A67A0"/>
    <w:rsid w:val="007B1246"/>
    <w:rsid w:val="007B570C"/>
    <w:rsid w:val="007C4C3C"/>
    <w:rsid w:val="007C73B0"/>
    <w:rsid w:val="007D4C3D"/>
    <w:rsid w:val="007D5916"/>
    <w:rsid w:val="007D626B"/>
    <w:rsid w:val="007E2B8D"/>
    <w:rsid w:val="007E4A6E"/>
    <w:rsid w:val="007F56A7"/>
    <w:rsid w:val="007F66F4"/>
    <w:rsid w:val="007F76D5"/>
    <w:rsid w:val="00800851"/>
    <w:rsid w:val="00807DD0"/>
    <w:rsid w:val="008123B6"/>
    <w:rsid w:val="00821D01"/>
    <w:rsid w:val="00822037"/>
    <w:rsid w:val="00822268"/>
    <w:rsid w:val="00824DF9"/>
    <w:rsid w:val="00826B7B"/>
    <w:rsid w:val="008326B8"/>
    <w:rsid w:val="00846789"/>
    <w:rsid w:val="00846A4F"/>
    <w:rsid w:val="008477AD"/>
    <w:rsid w:val="00857A77"/>
    <w:rsid w:val="008602BD"/>
    <w:rsid w:val="00870145"/>
    <w:rsid w:val="00880831"/>
    <w:rsid w:val="008825B2"/>
    <w:rsid w:val="008842C9"/>
    <w:rsid w:val="00884F44"/>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935"/>
    <w:rsid w:val="008F6D6C"/>
    <w:rsid w:val="008F6D85"/>
    <w:rsid w:val="008F797B"/>
    <w:rsid w:val="00904780"/>
    <w:rsid w:val="0090635B"/>
    <w:rsid w:val="00906C36"/>
    <w:rsid w:val="009162F5"/>
    <w:rsid w:val="009163D3"/>
    <w:rsid w:val="00922385"/>
    <w:rsid w:val="009223DF"/>
    <w:rsid w:val="0092771B"/>
    <w:rsid w:val="00927B47"/>
    <w:rsid w:val="00936091"/>
    <w:rsid w:val="00940D8A"/>
    <w:rsid w:val="00943F92"/>
    <w:rsid w:val="00953532"/>
    <w:rsid w:val="00962258"/>
    <w:rsid w:val="009678B7"/>
    <w:rsid w:val="00967F7C"/>
    <w:rsid w:val="00984EBC"/>
    <w:rsid w:val="0098723C"/>
    <w:rsid w:val="00992D9C"/>
    <w:rsid w:val="00996496"/>
    <w:rsid w:val="00996CB8"/>
    <w:rsid w:val="009A06AE"/>
    <w:rsid w:val="009A3628"/>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9F5886"/>
    <w:rsid w:val="00A05305"/>
    <w:rsid w:val="00A0740E"/>
    <w:rsid w:val="00A10A3F"/>
    <w:rsid w:val="00A10EEB"/>
    <w:rsid w:val="00A14CEF"/>
    <w:rsid w:val="00A1518B"/>
    <w:rsid w:val="00A1654D"/>
    <w:rsid w:val="00A174BC"/>
    <w:rsid w:val="00A27EBF"/>
    <w:rsid w:val="00A3134E"/>
    <w:rsid w:val="00A318A8"/>
    <w:rsid w:val="00A4056D"/>
    <w:rsid w:val="00A50641"/>
    <w:rsid w:val="00A530BF"/>
    <w:rsid w:val="00A6177B"/>
    <w:rsid w:val="00A66136"/>
    <w:rsid w:val="00A71189"/>
    <w:rsid w:val="00A728D6"/>
    <w:rsid w:val="00A7364A"/>
    <w:rsid w:val="00A74DCC"/>
    <w:rsid w:val="00A753ED"/>
    <w:rsid w:val="00A77512"/>
    <w:rsid w:val="00A829B1"/>
    <w:rsid w:val="00A83447"/>
    <w:rsid w:val="00A8378E"/>
    <w:rsid w:val="00A93557"/>
    <w:rsid w:val="00A936FF"/>
    <w:rsid w:val="00A94994"/>
    <w:rsid w:val="00A94C2F"/>
    <w:rsid w:val="00A9599E"/>
    <w:rsid w:val="00AA227A"/>
    <w:rsid w:val="00AA4CBB"/>
    <w:rsid w:val="00AA641C"/>
    <w:rsid w:val="00AA65FA"/>
    <w:rsid w:val="00AA6CB7"/>
    <w:rsid w:val="00AA7351"/>
    <w:rsid w:val="00AA7F27"/>
    <w:rsid w:val="00AB21D1"/>
    <w:rsid w:val="00AB5436"/>
    <w:rsid w:val="00AB56AE"/>
    <w:rsid w:val="00AC4761"/>
    <w:rsid w:val="00AD056F"/>
    <w:rsid w:val="00AD0C7B"/>
    <w:rsid w:val="00AD0E87"/>
    <w:rsid w:val="00AD5F1A"/>
    <w:rsid w:val="00AD62C8"/>
    <w:rsid w:val="00AD6731"/>
    <w:rsid w:val="00AD7B08"/>
    <w:rsid w:val="00AE6EAE"/>
    <w:rsid w:val="00AF0E06"/>
    <w:rsid w:val="00AF3955"/>
    <w:rsid w:val="00B008D5"/>
    <w:rsid w:val="00B02F73"/>
    <w:rsid w:val="00B0619F"/>
    <w:rsid w:val="00B12F2D"/>
    <w:rsid w:val="00B13A26"/>
    <w:rsid w:val="00B144CF"/>
    <w:rsid w:val="00B15D0D"/>
    <w:rsid w:val="00B210D1"/>
    <w:rsid w:val="00B21EC8"/>
    <w:rsid w:val="00B22106"/>
    <w:rsid w:val="00B222FB"/>
    <w:rsid w:val="00B25CA8"/>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4D03"/>
    <w:rsid w:val="00BB79E8"/>
    <w:rsid w:val="00BC05F2"/>
    <w:rsid w:val="00BC06C4"/>
    <w:rsid w:val="00BC60BF"/>
    <w:rsid w:val="00BC710E"/>
    <w:rsid w:val="00BD7E91"/>
    <w:rsid w:val="00BD7F0D"/>
    <w:rsid w:val="00BF5233"/>
    <w:rsid w:val="00C02D0A"/>
    <w:rsid w:val="00C038BD"/>
    <w:rsid w:val="00C03A6E"/>
    <w:rsid w:val="00C071D1"/>
    <w:rsid w:val="00C072CD"/>
    <w:rsid w:val="00C12C1E"/>
    <w:rsid w:val="00C21179"/>
    <w:rsid w:val="00C216BE"/>
    <w:rsid w:val="00C226C0"/>
    <w:rsid w:val="00C2298F"/>
    <w:rsid w:val="00C25AE7"/>
    <w:rsid w:val="00C2799C"/>
    <w:rsid w:val="00C3166B"/>
    <w:rsid w:val="00C32B39"/>
    <w:rsid w:val="00C33406"/>
    <w:rsid w:val="00C42FE6"/>
    <w:rsid w:val="00C44F6A"/>
    <w:rsid w:val="00C45177"/>
    <w:rsid w:val="00C46D03"/>
    <w:rsid w:val="00C57A26"/>
    <w:rsid w:val="00C600BE"/>
    <w:rsid w:val="00C6198E"/>
    <w:rsid w:val="00C708EA"/>
    <w:rsid w:val="00C7149F"/>
    <w:rsid w:val="00C730C7"/>
    <w:rsid w:val="00C732F0"/>
    <w:rsid w:val="00C778A5"/>
    <w:rsid w:val="00C81FA5"/>
    <w:rsid w:val="00C83340"/>
    <w:rsid w:val="00C8486C"/>
    <w:rsid w:val="00C8675B"/>
    <w:rsid w:val="00C91DB7"/>
    <w:rsid w:val="00C95162"/>
    <w:rsid w:val="00C968A1"/>
    <w:rsid w:val="00C96A59"/>
    <w:rsid w:val="00C96E7C"/>
    <w:rsid w:val="00CA2340"/>
    <w:rsid w:val="00CA402A"/>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07776"/>
    <w:rsid w:val="00D1661F"/>
    <w:rsid w:val="00D16C12"/>
    <w:rsid w:val="00D20FA8"/>
    <w:rsid w:val="00D21061"/>
    <w:rsid w:val="00D246FC"/>
    <w:rsid w:val="00D30D72"/>
    <w:rsid w:val="00D36BD5"/>
    <w:rsid w:val="00D36EA0"/>
    <w:rsid w:val="00D4108E"/>
    <w:rsid w:val="00D42C7E"/>
    <w:rsid w:val="00D435C3"/>
    <w:rsid w:val="00D45E4C"/>
    <w:rsid w:val="00D46B8A"/>
    <w:rsid w:val="00D54131"/>
    <w:rsid w:val="00D60543"/>
    <w:rsid w:val="00D6163D"/>
    <w:rsid w:val="00D64911"/>
    <w:rsid w:val="00D6695C"/>
    <w:rsid w:val="00D6717E"/>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E66AD"/>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95D4D"/>
    <w:rsid w:val="00EA0F5A"/>
    <w:rsid w:val="00EA6443"/>
    <w:rsid w:val="00EA6EC7"/>
    <w:rsid w:val="00EB104F"/>
    <w:rsid w:val="00EB46E5"/>
    <w:rsid w:val="00EB493A"/>
    <w:rsid w:val="00EB6216"/>
    <w:rsid w:val="00EC13C6"/>
    <w:rsid w:val="00EC63FF"/>
    <w:rsid w:val="00EC6A2D"/>
    <w:rsid w:val="00EC6AA3"/>
    <w:rsid w:val="00EC7081"/>
    <w:rsid w:val="00ED0C1F"/>
    <w:rsid w:val="00ED14BD"/>
    <w:rsid w:val="00ED40E0"/>
    <w:rsid w:val="00ED5EB7"/>
    <w:rsid w:val="00EE16ED"/>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2DC3"/>
    <w:rsid w:val="00F35939"/>
    <w:rsid w:val="00F3661D"/>
    <w:rsid w:val="00F45607"/>
    <w:rsid w:val="00F4722B"/>
    <w:rsid w:val="00F54432"/>
    <w:rsid w:val="00F56EF4"/>
    <w:rsid w:val="00F57F2E"/>
    <w:rsid w:val="00F659EB"/>
    <w:rsid w:val="00F66A9C"/>
    <w:rsid w:val="00F769B3"/>
    <w:rsid w:val="00F80AAC"/>
    <w:rsid w:val="00F83E24"/>
    <w:rsid w:val="00F868A6"/>
    <w:rsid w:val="00F86BA6"/>
    <w:rsid w:val="00F87750"/>
    <w:rsid w:val="00F95494"/>
    <w:rsid w:val="00F95772"/>
    <w:rsid w:val="00F95884"/>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265DFD"/>
    <w:rsid w:val="00294C89"/>
    <w:rsid w:val="00436061"/>
    <w:rsid w:val="005E2BF0"/>
    <w:rsid w:val="006F6EFB"/>
    <w:rsid w:val="007151D5"/>
    <w:rsid w:val="00A4138A"/>
    <w:rsid w:val="00C26D88"/>
    <w:rsid w:val="00C56EAC"/>
    <w:rsid w:val="00D725BA"/>
    <w:rsid w:val="00DF47C1"/>
    <w:rsid w:val="00EC375C"/>
    <w:rsid w:val="00FB78B6"/>
    <w:rsid w:val="00FF7E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7187DE7-FC55-4929-93E5-633A3E76387A}">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2</TotalTime>
  <Pages>9</Pages>
  <Words>3416</Words>
  <Characters>20155</Characters>
  <Application>Microsoft Office Word</Application>
  <DocSecurity>4</DocSecurity>
  <Lines>167</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Sukup Richard, Mgr.</cp:lastModifiedBy>
  <cp:revision>2</cp:revision>
  <cp:lastPrinted>2022-12-05T08:31:00Z</cp:lastPrinted>
  <dcterms:created xsi:type="dcterms:W3CDTF">2024-07-22T07:07:00Z</dcterms:created>
  <dcterms:modified xsi:type="dcterms:W3CDTF">2024-07-22T07:07:00Z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